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958" w:type="dxa"/>
        <w:tblLayout w:type="fixed"/>
        <w:tblLook w:val="0000" w:firstRow="0" w:lastRow="0" w:firstColumn="0" w:lastColumn="0" w:noHBand="0" w:noVBand="0"/>
      </w:tblPr>
      <w:tblGrid>
        <w:gridCol w:w="1890"/>
        <w:gridCol w:w="1890"/>
      </w:tblGrid>
      <w:tr w:rsidR="005219FF">
        <w:tc>
          <w:tcPr>
            <w:tcW w:w="1890" w:type="dxa"/>
          </w:tcPr>
          <w:p w:rsidR="005219FF" w:rsidRDefault="005219FF">
            <w:pPr>
              <w:rPr>
                <w:b/>
              </w:rPr>
            </w:pPr>
            <w:r>
              <w:rPr>
                <w:b/>
              </w:rPr>
              <w:t>BOND NUMBER:</w:t>
            </w:r>
          </w:p>
        </w:tc>
        <w:tc>
          <w:tcPr>
            <w:tcW w:w="1890" w:type="dxa"/>
            <w:tcBorders>
              <w:bottom w:val="single" w:sz="4" w:space="0" w:color="auto"/>
            </w:tcBorders>
          </w:tcPr>
          <w:p w:rsidR="005219FF" w:rsidRDefault="005219FF">
            <w:pPr>
              <w:pStyle w:val="Header"/>
              <w:tabs>
                <w:tab w:val="clear" w:pos="8640"/>
                <w:tab w:val="right" w:pos="9540"/>
              </w:tabs>
              <w:jc w:val="right"/>
              <w:rPr>
                <w:sz w:val="22"/>
              </w:rPr>
            </w:pPr>
          </w:p>
        </w:tc>
      </w:tr>
    </w:tbl>
    <w:p w:rsidR="005219FF" w:rsidRDefault="005219FF">
      <w:pPr>
        <w:pStyle w:val="BodyText10"/>
        <w:tabs>
          <w:tab w:val="right" w:pos="9000"/>
        </w:tabs>
        <w:rPr>
          <w:b/>
        </w:rPr>
      </w:pPr>
      <w:r>
        <w:tab/>
      </w:r>
    </w:p>
    <w:p w:rsidR="005219FF" w:rsidRDefault="005219FF">
      <w:pPr>
        <w:pStyle w:val="BodyTextIn10"/>
      </w:pPr>
      <w:r>
        <w:rPr>
          <w:b/>
        </w:rPr>
        <w:t>KNOW ALL MEN BY THESE PRESENTS</w:t>
      </w:r>
      <w:bookmarkStart w:id="0" w:name="_GoBack"/>
      <w:bookmarkEnd w:id="0"/>
      <w:r>
        <w:t xml:space="preserve">, that we </w:t>
      </w:r>
      <w:bookmarkStart w:id="1" w:name="FirstField"/>
      <w:r>
        <w:fldChar w:fldCharType="begin">
          <w:ffData>
            <w:name w:val="Text1"/>
            <w:enabled/>
            <w:calcOnExit w:val="0"/>
            <w:textInput/>
          </w:ffData>
        </w:fldChar>
      </w:r>
      <w:bookmarkStart w:id="2" w:name="Text1"/>
      <w:r>
        <w:instrText xml:space="preserve"> FORMTEXT </w:instrText>
      </w:r>
      <w:r>
        <w:fldChar w:fldCharType="separate"/>
      </w:r>
      <w:r>
        <w:t> </w:t>
      </w:r>
      <w:r>
        <w:t> </w:t>
      </w:r>
      <w:r>
        <w:t> </w:t>
      </w:r>
      <w:r>
        <w:t> </w:t>
      </w:r>
      <w:r>
        <w:t> </w:t>
      </w:r>
      <w:r>
        <w:fldChar w:fldCharType="end"/>
      </w:r>
      <w:bookmarkEnd w:id="1"/>
      <w:bookmarkEnd w:id="2"/>
      <w:r>
        <w:t xml:space="preserve"> ("Contractor") and </w:t>
      </w: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r>
        <w:t xml:space="preserve">, ("Surety"), are held and firmly bound unto </w:t>
      </w: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r>
        <w:t xml:space="preserve"> (hereinafter referred to as "Company"), in the penal sum of </w:t>
      </w: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r>
        <w:t xml:space="preserve"> Dollars ($</w:t>
      </w: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r>
        <w:t>) for the payment whereof Contractor and Surety bind themselves, their heirs, executors, administrators, and assigns, jointly and severally, firmly by these presents.</w:t>
      </w:r>
    </w:p>
    <w:p w:rsidR="005219FF" w:rsidRDefault="005219FF">
      <w:pPr>
        <w:pStyle w:val="BodyTextIn10"/>
        <w:rPr>
          <w:b/>
        </w:rPr>
      </w:pPr>
      <w:r>
        <w:rPr>
          <w:b/>
        </w:rPr>
        <w:t>THE CONDITION OF THIS OBLIGATION IS SUCH, that:</w:t>
      </w:r>
    </w:p>
    <w:p w:rsidR="005219FF" w:rsidRDefault="005219FF">
      <w:pPr>
        <w:pStyle w:val="BodyTextIn10"/>
      </w:pPr>
      <w:proofErr w:type="gramStart"/>
      <w:r>
        <w:rPr>
          <w:b/>
        </w:rPr>
        <w:t>WHEREAS</w:t>
      </w:r>
      <w:r>
        <w:t>, Contractor has entered into Contract No.</w:t>
      </w:r>
      <w:proofErr w:type="gramEnd"/>
      <w:r>
        <w:t xml:space="preserve"> </w:t>
      </w: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r>
        <w:t xml:space="preserve">, with Company, </w:t>
      </w:r>
      <w:proofErr w:type="gramStart"/>
      <w:r>
        <w:t xml:space="preserve">dated </w:t>
      </w:r>
      <w:proofErr w:type="gramEnd"/>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r>
        <w:t xml:space="preserve">, </w:t>
      </w:r>
      <w:r w:rsidR="00870FE8">
        <w:t xml:space="preserve">for </w:t>
      </w:r>
      <w:r w:rsidR="00870FE8">
        <w:fldChar w:fldCharType="begin">
          <w:ffData>
            <w:name w:val="Text1"/>
            <w:enabled/>
            <w:calcOnExit w:val="0"/>
            <w:textInput/>
          </w:ffData>
        </w:fldChar>
      </w:r>
      <w:r w:rsidR="00870FE8">
        <w:instrText xml:space="preserve"> FORMTEXT </w:instrText>
      </w:r>
      <w:r w:rsidR="00870FE8">
        <w:fldChar w:fldCharType="separate"/>
      </w:r>
      <w:r w:rsidR="00870FE8">
        <w:t> </w:t>
      </w:r>
      <w:r w:rsidR="00870FE8">
        <w:t> </w:t>
      </w:r>
      <w:r w:rsidR="00870FE8">
        <w:t> </w:t>
      </w:r>
      <w:r w:rsidR="00870FE8">
        <w:t> </w:t>
      </w:r>
      <w:r w:rsidR="00870FE8">
        <w:t> </w:t>
      </w:r>
      <w:r w:rsidR="00870FE8">
        <w:fldChar w:fldCharType="end"/>
      </w:r>
      <w:r w:rsidR="00870FE8">
        <w:t xml:space="preserve"> </w:t>
      </w:r>
      <w:r>
        <w:t xml:space="preserve">as part of the performance of a contract between Company and </w:t>
      </w: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r>
        <w:t xml:space="preserve"> ("Owner") dated </w:t>
      </w: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r>
        <w:t xml:space="preserve"> which contract and the specifications therefore shall be deemed a part hereof as fully as if set out herein.</w:t>
      </w:r>
    </w:p>
    <w:p w:rsidR="005219FF" w:rsidRDefault="005219FF">
      <w:pPr>
        <w:pStyle w:val="BodyTextIn10"/>
      </w:pPr>
      <w:r>
        <w:rPr>
          <w:b/>
        </w:rPr>
        <w:t>NOW, THEREFORE</w:t>
      </w:r>
      <w:r>
        <w:t>, if the said Contractor shall we</w:t>
      </w:r>
      <w:r w:rsidR="00D33E5F">
        <w:t>ll</w:t>
      </w:r>
      <w:r>
        <w:t xml:space="preserve"> and truly perform and </w:t>
      </w:r>
      <w:r w:rsidR="00D33E5F">
        <w:t>fulfill all the undertaking, co</w:t>
      </w:r>
      <w:r>
        <w:t>venants, terms, conditions and agreements of said contract during the original term of said contract and any extensions thereof that may be granted by Company with or without notice to the Surety, and during the life of any and all warranties and guarantees required under the contract, and shall also well and truly perform and f</w:t>
      </w:r>
      <w:r w:rsidR="00D33E5F">
        <w:t>ulfill all the undertakings, co</w:t>
      </w:r>
      <w:r>
        <w:t>venants, terms, conditions and agreements of any and all duly authorized additions to, extensions of and modifications of said contract that may hereafter be made, notice of which additions, extensions and modifications to Surety being hereby waived, then this obligation to be void; otherwise to remain in full force and effect.</w:t>
      </w:r>
    </w:p>
    <w:p w:rsidR="005219FF" w:rsidRDefault="005219FF">
      <w:pPr>
        <w:pStyle w:val="BodyTextIn10"/>
      </w:pPr>
      <w:r>
        <w:t>The foregoing obligation is subject to the following conditions which are hereby agreed to by the Contractor and Surety:</w:t>
      </w:r>
    </w:p>
    <w:p w:rsidR="005219FF" w:rsidRDefault="005219FF">
      <w:pPr>
        <w:pStyle w:val="BodyTextIn10"/>
      </w:pPr>
      <w:r>
        <w:t>(a)</w:t>
      </w:r>
      <w:r>
        <w:tab/>
        <w:t>Unless Surety has notified Company in writing of a prior claim by Surety to any sum earned by Contractor under said contract, upon completion of all work to be performed by Contractor under said contract, Company may at its option and without notice to Surety, pay to Contractor any sums earned by Contractor under said contract, including any retained percentage thereon, prior to the time of final approval and acceptance of Contractor's work and materials by Owner; and in the event of any such payment to Contractor herein, all of the terms, conditions and obligations of such contract and of this bond shall remain in full force and effect until the final approval and acceptance of Contractor's work and materials by Owner and until the expiration of any and all warranties and guarantees required under said contract.</w:t>
      </w:r>
    </w:p>
    <w:p w:rsidR="005219FF" w:rsidRDefault="005219FF">
      <w:pPr>
        <w:pStyle w:val="BodyTextIn10"/>
      </w:pPr>
      <w:r>
        <w:t>(b)</w:t>
      </w:r>
      <w:r>
        <w:tab/>
        <w:t>Upon final approval and acceptance of Contractor's work and materials by Owner, Company may make final payment to Contractor of any sum or sums then due to Contractor under said contract, including any retained percentage thereon, without notice to or consent by the Surety, unless prior to such payment by Company</w:t>
      </w:r>
      <w:r w:rsidR="00D33E5F">
        <w:t>,</w:t>
      </w:r>
      <w:r>
        <w:t xml:space="preserve"> Surety gives written notice to Company of any prior claim that Surety may have to such funds or any part thereof.</w:t>
      </w:r>
    </w:p>
    <w:p w:rsidR="005219FF" w:rsidRDefault="005219FF">
      <w:pPr>
        <w:pStyle w:val="BodyTextIn10"/>
      </w:pPr>
      <w:r>
        <w:t>(c)</w:t>
      </w:r>
      <w:r>
        <w:tab/>
        <w:t>In the event Contractor should default in the performanc</w:t>
      </w:r>
      <w:r w:rsidR="00D33E5F">
        <w:t xml:space="preserve">e of said contract and Company </w:t>
      </w:r>
      <w:r>
        <w:t>should take over or terminate said contract, selection of a successor Contractor to complete the contract shall be subject to the approval of Company.</w:t>
      </w:r>
    </w:p>
    <w:p w:rsidR="005219FF" w:rsidRDefault="005219FF" w:rsidP="005219FF">
      <w:pPr>
        <w:pStyle w:val="BodyTextIn10"/>
        <w:pageBreakBefore/>
        <w:ind w:firstLine="720"/>
      </w:pPr>
      <w:r>
        <w:lastRenderedPageBreak/>
        <w:t xml:space="preserve">Signed and sealed this </w:t>
      </w:r>
      <w:r>
        <w:fldChar w:fldCharType="begin">
          <w:ffData>
            <w:name w:val=""/>
            <w:enabled/>
            <w:calcOnExit w:val="0"/>
            <w:textInput/>
          </w:ffData>
        </w:fldChar>
      </w:r>
      <w:r>
        <w:instrText xml:space="preserve"> FORMTEXT </w:instrText>
      </w:r>
      <w:r>
        <w:fldChar w:fldCharType="separate"/>
      </w:r>
      <w:r>
        <w:t> </w:t>
      </w:r>
      <w:r>
        <w:t> </w:t>
      </w:r>
      <w:r>
        <w:t> </w:t>
      </w:r>
      <w:r>
        <w:t> </w:t>
      </w:r>
      <w:r>
        <w:t> </w:t>
      </w:r>
      <w:r>
        <w:fldChar w:fldCharType="end"/>
      </w:r>
      <w:r>
        <w:t xml:space="preserve"> day </w:t>
      </w:r>
      <w:proofErr w:type="gramStart"/>
      <w:r>
        <w:t xml:space="preserve">of </w:t>
      </w:r>
      <w:proofErr w:type="gramEnd"/>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r>
        <w:t>, 20XX.</w:t>
      </w:r>
      <w:r>
        <w:br/>
      </w:r>
      <w:r>
        <w:tab/>
      </w:r>
      <w:r w:rsidRPr="005219FF">
        <w:rPr>
          <w:color w:val="858585"/>
          <w:sz w:val="16"/>
          <w:szCs w:val="16"/>
        </w:rPr>
        <w:t>Note: This form must be completed by Contractor’s Surety on Surety’s letterhead.</w:t>
      </w:r>
    </w:p>
    <w:tbl>
      <w:tblPr>
        <w:tblW w:w="0" w:type="auto"/>
        <w:tblBorders>
          <w:bottom w:val="single" w:sz="6" w:space="0" w:color="auto"/>
        </w:tblBorders>
        <w:tblLayout w:type="fixed"/>
        <w:tblLook w:val="0000" w:firstRow="0" w:lastRow="0" w:firstColumn="0" w:lastColumn="0" w:noHBand="0" w:noVBand="0"/>
      </w:tblPr>
      <w:tblGrid>
        <w:gridCol w:w="4338"/>
        <w:gridCol w:w="540"/>
        <w:gridCol w:w="4230"/>
      </w:tblGrid>
      <w:tr w:rsidR="005219FF">
        <w:tc>
          <w:tcPr>
            <w:tcW w:w="4338" w:type="dxa"/>
          </w:tcPr>
          <w:p w:rsidR="005219FF" w:rsidRDefault="005219FF">
            <w:pPr>
              <w:pStyle w:val="BodyText08"/>
              <w:ind w:left="-90"/>
            </w:pPr>
          </w:p>
        </w:tc>
        <w:tc>
          <w:tcPr>
            <w:tcW w:w="540" w:type="dxa"/>
          </w:tcPr>
          <w:p w:rsidR="005219FF" w:rsidRDefault="005219FF">
            <w:pPr>
              <w:pStyle w:val="BodyText08"/>
            </w:pPr>
          </w:p>
        </w:tc>
        <w:tc>
          <w:tcPr>
            <w:tcW w:w="4230" w:type="dxa"/>
            <w:tcBorders>
              <w:bottom w:val="single" w:sz="6" w:space="0" w:color="auto"/>
            </w:tcBorders>
          </w:tcPr>
          <w:p w:rsidR="005219FF" w:rsidRDefault="005219FF">
            <w:pPr>
              <w:pStyle w:val="BodyText08"/>
              <w:tabs>
                <w:tab w:val="center" w:pos="1872"/>
                <w:tab w:val="left" w:pos="3492"/>
              </w:tabs>
            </w:pPr>
          </w:p>
        </w:tc>
      </w:tr>
      <w:tr w:rsidR="005219FF">
        <w:tc>
          <w:tcPr>
            <w:tcW w:w="4338" w:type="dxa"/>
            <w:tcBorders>
              <w:bottom w:val="nil"/>
            </w:tcBorders>
          </w:tcPr>
          <w:p w:rsidR="005219FF" w:rsidRDefault="005219FF">
            <w:pPr>
              <w:pStyle w:val="BodyText08"/>
              <w:ind w:left="-90"/>
            </w:pPr>
          </w:p>
        </w:tc>
        <w:tc>
          <w:tcPr>
            <w:tcW w:w="540" w:type="dxa"/>
          </w:tcPr>
          <w:p w:rsidR="005219FF" w:rsidRDefault="005219FF">
            <w:pPr>
              <w:pStyle w:val="BodyText08"/>
            </w:pPr>
          </w:p>
        </w:tc>
        <w:tc>
          <w:tcPr>
            <w:tcW w:w="4230" w:type="dxa"/>
            <w:tcBorders>
              <w:top w:val="nil"/>
              <w:bottom w:val="nil"/>
            </w:tcBorders>
          </w:tcPr>
          <w:p w:rsidR="005219FF" w:rsidRDefault="005219FF">
            <w:pPr>
              <w:pStyle w:val="BodyText08"/>
              <w:tabs>
                <w:tab w:val="center" w:pos="1872"/>
                <w:tab w:val="left" w:pos="3492"/>
              </w:tabs>
            </w:pPr>
            <w:r>
              <w:tab/>
              <w:t>(Contractor)</w:t>
            </w:r>
            <w:r>
              <w:tab/>
              <w:t>Seal</w:t>
            </w:r>
          </w:p>
        </w:tc>
      </w:tr>
      <w:tr w:rsidR="005219FF">
        <w:tc>
          <w:tcPr>
            <w:tcW w:w="4338" w:type="dxa"/>
            <w:tcBorders>
              <w:bottom w:val="nil"/>
            </w:tcBorders>
          </w:tcPr>
          <w:p w:rsidR="005219FF" w:rsidRDefault="005219FF">
            <w:pPr>
              <w:pStyle w:val="BodyText08"/>
              <w:ind w:left="-90"/>
            </w:pPr>
          </w:p>
        </w:tc>
        <w:tc>
          <w:tcPr>
            <w:tcW w:w="540" w:type="dxa"/>
          </w:tcPr>
          <w:p w:rsidR="005219FF" w:rsidRDefault="005219FF">
            <w:pPr>
              <w:pStyle w:val="BodyText08"/>
            </w:pPr>
          </w:p>
        </w:tc>
        <w:tc>
          <w:tcPr>
            <w:tcW w:w="4230" w:type="dxa"/>
            <w:tcBorders>
              <w:bottom w:val="nil"/>
            </w:tcBorders>
          </w:tcPr>
          <w:p w:rsidR="005219FF" w:rsidRDefault="005219FF">
            <w:pPr>
              <w:pStyle w:val="BodyText08"/>
              <w:tabs>
                <w:tab w:val="center" w:pos="1872"/>
                <w:tab w:val="left" w:pos="3492"/>
              </w:tabs>
            </w:pPr>
          </w:p>
        </w:tc>
      </w:tr>
      <w:tr w:rsidR="005219FF">
        <w:tc>
          <w:tcPr>
            <w:tcW w:w="4338" w:type="dxa"/>
            <w:tcBorders>
              <w:bottom w:val="nil"/>
            </w:tcBorders>
          </w:tcPr>
          <w:p w:rsidR="005219FF" w:rsidRDefault="005219FF">
            <w:pPr>
              <w:pStyle w:val="BodyText08"/>
              <w:ind w:left="-90"/>
            </w:pPr>
            <w:r>
              <w:t>WITNESS:  (If Individual)</w:t>
            </w:r>
          </w:p>
        </w:tc>
        <w:tc>
          <w:tcPr>
            <w:tcW w:w="540" w:type="dxa"/>
          </w:tcPr>
          <w:p w:rsidR="005219FF" w:rsidRDefault="005219FF">
            <w:pPr>
              <w:pStyle w:val="BodyText08"/>
            </w:pPr>
          </w:p>
        </w:tc>
        <w:tc>
          <w:tcPr>
            <w:tcW w:w="4230" w:type="dxa"/>
            <w:tcBorders>
              <w:top w:val="nil"/>
              <w:bottom w:val="single" w:sz="6" w:space="0" w:color="auto"/>
            </w:tcBorders>
          </w:tcPr>
          <w:p w:rsidR="005219FF" w:rsidRDefault="005219FF">
            <w:pPr>
              <w:pStyle w:val="BodyText08"/>
              <w:tabs>
                <w:tab w:val="center" w:pos="1872"/>
                <w:tab w:val="left" w:pos="3492"/>
              </w:tabs>
            </w:pPr>
          </w:p>
        </w:tc>
      </w:tr>
      <w:tr w:rsidR="005219FF">
        <w:tc>
          <w:tcPr>
            <w:tcW w:w="4338" w:type="dxa"/>
            <w:tcBorders>
              <w:top w:val="nil"/>
              <w:bottom w:val="nil"/>
            </w:tcBorders>
          </w:tcPr>
          <w:p w:rsidR="005219FF" w:rsidRDefault="005219FF">
            <w:pPr>
              <w:pStyle w:val="BodyText08"/>
              <w:ind w:left="-90"/>
            </w:pPr>
          </w:p>
        </w:tc>
        <w:tc>
          <w:tcPr>
            <w:tcW w:w="540" w:type="dxa"/>
          </w:tcPr>
          <w:p w:rsidR="005219FF" w:rsidRDefault="005219FF">
            <w:pPr>
              <w:pStyle w:val="BodyText08"/>
            </w:pPr>
          </w:p>
        </w:tc>
        <w:tc>
          <w:tcPr>
            <w:tcW w:w="4230" w:type="dxa"/>
            <w:tcBorders>
              <w:top w:val="nil"/>
              <w:bottom w:val="nil"/>
            </w:tcBorders>
          </w:tcPr>
          <w:p w:rsidR="005219FF" w:rsidRDefault="005219FF">
            <w:pPr>
              <w:pStyle w:val="BodyText08"/>
              <w:tabs>
                <w:tab w:val="center" w:pos="1872"/>
                <w:tab w:val="left" w:pos="3492"/>
              </w:tabs>
            </w:pPr>
          </w:p>
        </w:tc>
      </w:tr>
      <w:tr w:rsidR="005219FF">
        <w:tc>
          <w:tcPr>
            <w:tcW w:w="4338" w:type="dxa"/>
            <w:tcBorders>
              <w:top w:val="nil"/>
              <w:bottom w:val="single" w:sz="6" w:space="0" w:color="auto"/>
            </w:tcBorders>
          </w:tcPr>
          <w:p w:rsidR="005219FF" w:rsidRDefault="005219FF">
            <w:pPr>
              <w:pStyle w:val="BodyText08"/>
              <w:ind w:left="-90"/>
            </w:pPr>
          </w:p>
        </w:tc>
        <w:tc>
          <w:tcPr>
            <w:tcW w:w="540" w:type="dxa"/>
          </w:tcPr>
          <w:p w:rsidR="005219FF" w:rsidRDefault="005219FF">
            <w:pPr>
              <w:pStyle w:val="BodyText08"/>
            </w:pPr>
          </w:p>
        </w:tc>
        <w:tc>
          <w:tcPr>
            <w:tcW w:w="4230" w:type="dxa"/>
            <w:tcBorders>
              <w:top w:val="nil"/>
              <w:bottom w:val="nil"/>
            </w:tcBorders>
          </w:tcPr>
          <w:p w:rsidR="005219FF" w:rsidRDefault="005219FF">
            <w:pPr>
              <w:pStyle w:val="BodyText08"/>
              <w:tabs>
                <w:tab w:val="center" w:pos="1872"/>
                <w:tab w:val="left" w:pos="3492"/>
              </w:tabs>
            </w:pPr>
            <w:r>
              <w:tab/>
              <w:t>(Title)</w:t>
            </w:r>
            <w:r>
              <w:tab/>
              <w:t>Seal</w:t>
            </w:r>
          </w:p>
        </w:tc>
      </w:tr>
      <w:tr w:rsidR="005219FF">
        <w:tc>
          <w:tcPr>
            <w:tcW w:w="4338" w:type="dxa"/>
            <w:tcBorders>
              <w:top w:val="nil"/>
            </w:tcBorders>
          </w:tcPr>
          <w:p w:rsidR="005219FF" w:rsidRDefault="005219FF">
            <w:pPr>
              <w:pStyle w:val="BodyText08"/>
              <w:ind w:left="-90"/>
            </w:pPr>
          </w:p>
        </w:tc>
        <w:tc>
          <w:tcPr>
            <w:tcW w:w="540" w:type="dxa"/>
          </w:tcPr>
          <w:p w:rsidR="005219FF" w:rsidRDefault="005219FF">
            <w:pPr>
              <w:pStyle w:val="BodyText08"/>
            </w:pPr>
          </w:p>
        </w:tc>
        <w:tc>
          <w:tcPr>
            <w:tcW w:w="4230" w:type="dxa"/>
            <w:tcBorders>
              <w:bottom w:val="single" w:sz="6" w:space="0" w:color="auto"/>
            </w:tcBorders>
          </w:tcPr>
          <w:p w:rsidR="005219FF" w:rsidRDefault="005219FF">
            <w:pPr>
              <w:pStyle w:val="BodyText08"/>
              <w:tabs>
                <w:tab w:val="center" w:pos="1872"/>
                <w:tab w:val="left" w:pos="3492"/>
              </w:tabs>
            </w:pPr>
          </w:p>
        </w:tc>
      </w:tr>
      <w:tr w:rsidR="005219FF">
        <w:tc>
          <w:tcPr>
            <w:tcW w:w="4338" w:type="dxa"/>
            <w:tcBorders>
              <w:bottom w:val="nil"/>
            </w:tcBorders>
          </w:tcPr>
          <w:p w:rsidR="005219FF" w:rsidRDefault="005219FF">
            <w:pPr>
              <w:pStyle w:val="BodyText08"/>
              <w:ind w:left="-90"/>
            </w:pPr>
          </w:p>
        </w:tc>
        <w:tc>
          <w:tcPr>
            <w:tcW w:w="540" w:type="dxa"/>
          </w:tcPr>
          <w:p w:rsidR="005219FF" w:rsidRDefault="005219FF">
            <w:pPr>
              <w:pStyle w:val="BodyText08"/>
              <w:rPr>
                <w:color w:val="000000"/>
              </w:rPr>
            </w:pPr>
          </w:p>
        </w:tc>
        <w:tc>
          <w:tcPr>
            <w:tcW w:w="4230" w:type="dxa"/>
            <w:tcBorders>
              <w:top w:val="nil"/>
              <w:bottom w:val="nil"/>
            </w:tcBorders>
          </w:tcPr>
          <w:p w:rsidR="005219FF" w:rsidRDefault="005219FF">
            <w:pPr>
              <w:pStyle w:val="BodyText08"/>
              <w:tabs>
                <w:tab w:val="center" w:pos="1872"/>
                <w:tab w:val="left" w:pos="3492"/>
              </w:tabs>
            </w:pPr>
          </w:p>
        </w:tc>
      </w:tr>
      <w:tr w:rsidR="005219FF">
        <w:tc>
          <w:tcPr>
            <w:tcW w:w="4338" w:type="dxa"/>
            <w:tcBorders>
              <w:bottom w:val="nil"/>
            </w:tcBorders>
          </w:tcPr>
          <w:p w:rsidR="005219FF" w:rsidRDefault="005219FF">
            <w:pPr>
              <w:pStyle w:val="BodyText08"/>
              <w:ind w:left="-90"/>
              <w:rPr>
                <w:color w:val="000000"/>
              </w:rPr>
            </w:pPr>
            <w:r>
              <w:t>ATTEST:  (If Corporation)</w:t>
            </w:r>
          </w:p>
        </w:tc>
        <w:tc>
          <w:tcPr>
            <w:tcW w:w="540" w:type="dxa"/>
          </w:tcPr>
          <w:p w:rsidR="005219FF" w:rsidRDefault="005219FF">
            <w:pPr>
              <w:pStyle w:val="BodyText08"/>
              <w:rPr>
                <w:color w:val="000000"/>
              </w:rPr>
            </w:pPr>
          </w:p>
        </w:tc>
        <w:tc>
          <w:tcPr>
            <w:tcW w:w="4230" w:type="dxa"/>
            <w:tcBorders>
              <w:top w:val="nil"/>
              <w:bottom w:val="nil"/>
            </w:tcBorders>
          </w:tcPr>
          <w:p w:rsidR="005219FF" w:rsidRDefault="005219FF">
            <w:pPr>
              <w:pStyle w:val="BodyText08"/>
              <w:tabs>
                <w:tab w:val="center" w:pos="1872"/>
                <w:tab w:val="left" w:pos="3492"/>
              </w:tabs>
              <w:rPr>
                <w:color w:val="000000"/>
              </w:rPr>
            </w:pPr>
            <w:r>
              <w:tab/>
              <w:t>(Company Name)</w:t>
            </w:r>
            <w:r>
              <w:tab/>
              <w:t>Seal</w:t>
            </w:r>
          </w:p>
        </w:tc>
      </w:tr>
      <w:tr w:rsidR="005219FF">
        <w:tc>
          <w:tcPr>
            <w:tcW w:w="4338" w:type="dxa"/>
            <w:tcBorders>
              <w:bottom w:val="nil"/>
            </w:tcBorders>
          </w:tcPr>
          <w:p w:rsidR="005219FF" w:rsidRDefault="005219FF">
            <w:pPr>
              <w:pStyle w:val="BodyText08"/>
              <w:ind w:left="-90"/>
            </w:pPr>
          </w:p>
        </w:tc>
        <w:tc>
          <w:tcPr>
            <w:tcW w:w="540" w:type="dxa"/>
          </w:tcPr>
          <w:p w:rsidR="005219FF" w:rsidRDefault="005219FF">
            <w:pPr>
              <w:pStyle w:val="BodyText08"/>
            </w:pPr>
          </w:p>
        </w:tc>
        <w:tc>
          <w:tcPr>
            <w:tcW w:w="4230" w:type="dxa"/>
            <w:tcBorders>
              <w:bottom w:val="nil"/>
            </w:tcBorders>
          </w:tcPr>
          <w:p w:rsidR="005219FF" w:rsidRDefault="005219FF">
            <w:pPr>
              <w:pStyle w:val="BodyText08"/>
              <w:tabs>
                <w:tab w:val="center" w:pos="1872"/>
                <w:tab w:val="left" w:pos="3492"/>
              </w:tabs>
            </w:pPr>
          </w:p>
        </w:tc>
      </w:tr>
      <w:tr w:rsidR="005219FF">
        <w:tc>
          <w:tcPr>
            <w:tcW w:w="4338" w:type="dxa"/>
            <w:tcBorders>
              <w:top w:val="nil"/>
              <w:bottom w:val="single" w:sz="6" w:space="0" w:color="auto"/>
            </w:tcBorders>
          </w:tcPr>
          <w:p w:rsidR="005219FF" w:rsidRDefault="005219FF">
            <w:pPr>
              <w:pStyle w:val="BodyText08"/>
              <w:ind w:left="-90"/>
            </w:pPr>
          </w:p>
        </w:tc>
        <w:tc>
          <w:tcPr>
            <w:tcW w:w="540" w:type="dxa"/>
          </w:tcPr>
          <w:p w:rsidR="005219FF" w:rsidRDefault="005219FF">
            <w:pPr>
              <w:pStyle w:val="BodyText08"/>
            </w:pPr>
          </w:p>
        </w:tc>
        <w:tc>
          <w:tcPr>
            <w:tcW w:w="4230" w:type="dxa"/>
            <w:tcBorders>
              <w:bottom w:val="nil"/>
            </w:tcBorders>
          </w:tcPr>
          <w:p w:rsidR="005219FF" w:rsidRDefault="005219FF">
            <w:pPr>
              <w:pStyle w:val="BodyText08"/>
              <w:tabs>
                <w:tab w:val="center" w:pos="1872"/>
                <w:tab w:val="left" w:pos="3492"/>
              </w:tabs>
            </w:pPr>
          </w:p>
        </w:tc>
      </w:tr>
      <w:tr w:rsidR="005219FF">
        <w:tc>
          <w:tcPr>
            <w:tcW w:w="4338" w:type="dxa"/>
          </w:tcPr>
          <w:p w:rsidR="005219FF" w:rsidRDefault="005219FF">
            <w:pPr>
              <w:pStyle w:val="BodyText08"/>
              <w:ind w:left="-90"/>
            </w:pPr>
          </w:p>
        </w:tc>
        <w:tc>
          <w:tcPr>
            <w:tcW w:w="540" w:type="dxa"/>
          </w:tcPr>
          <w:p w:rsidR="005219FF" w:rsidRDefault="005219FF">
            <w:pPr>
              <w:pStyle w:val="BodyText08"/>
            </w:pPr>
          </w:p>
        </w:tc>
        <w:tc>
          <w:tcPr>
            <w:tcW w:w="4230" w:type="dxa"/>
            <w:tcBorders>
              <w:bottom w:val="single" w:sz="6" w:space="0" w:color="auto"/>
            </w:tcBorders>
          </w:tcPr>
          <w:p w:rsidR="005219FF" w:rsidRDefault="005219FF">
            <w:pPr>
              <w:pStyle w:val="BodyText08"/>
              <w:tabs>
                <w:tab w:val="center" w:pos="1872"/>
                <w:tab w:val="left" w:pos="3492"/>
              </w:tabs>
            </w:pPr>
          </w:p>
        </w:tc>
      </w:tr>
      <w:tr w:rsidR="005219FF">
        <w:tc>
          <w:tcPr>
            <w:tcW w:w="4338" w:type="dxa"/>
            <w:tcBorders>
              <w:bottom w:val="nil"/>
            </w:tcBorders>
          </w:tcPr>
          <w:p w:rsidR="005219FF" w:rsidRDefault="005219FF">
            <w:pPr>
              <w:pStyle w:val="BodyText08"/>
              <w:ind w:left="-90"/>
            </w:pPr>
          </w:p>
        </w:tc>
        <w:tc>
          <w:tcPr>
            <w:tcW w:w="540" w:type="dxa"/>
          </w:tcPr>
          <w:p w:rsidR="005219FF" w:rsidRDefault="005219FF">
            <w:pPr>
              <w:pStyle w:val="BodyText08"/>
            </w:pPr>
          </w:p>
        </w:tc>
        <w:tc>
          <w:tcPr>
            <w:tcW w:w="4230" w:type="dxa"/>
            <w:tcBorders>
              <w:top w:val="nil"/>
            </w:tcBorders>
          </w:tcPr>
          <w:p w:rsidR="005219FF" w:rsidRDefault="005219FF">
            <w:pPr>
              <w:pStyle w:val="BodyText08"/>
              <w:tabs>
                <w:tab w:val="center" w:pos="1872"/>
                <w:tab w:val="left" w:pos="3492"/>
              </w:tabs>
            </w:pPr>
            <w:r>
              <w:tab/>
              <w:t>(Surety*)</w:t>
            </w:r>
            <w:r>
              <w:tab/>
              <w:t>Seal</w:t>
            </w:r>
          </w:p>
        </w:tc>
      </w:tr>
      <w:tr w:rsidR="005219FF">
        <w:tc>
          <w:tcPr>
            <w:tcW w:w="4338" w:type="dxa"/>
            <w:tcBorders>
              <w:bottom w:val="nil"/>
            </w:tcBorders>
          </w:tcPr>
          <w:p w:rsidR="005219FF" w:rsidRDefault="005219FF">
            <w:pPr>
              <w:pStyle w:val="BodyText08"/>
              <w:ind w:left="-90"/>
            </w:pPr>
            <w:r>
              <w:t>ATTEST:</w:t>
            </w:r>
          </w:p>
        </w:tc>
        <w:tc>
          <w:tcPr>
            <w:tcW w:w="540" w:type="dxa"/>
          </w:tcPr>
          <w:p w:rsidR="005219FF" w:rsidRDefault="005219FF">
            <w:pPr>
              <w:pStyle w:val="BodyText08"/>
            </w:pPr>
          </w:p>
        </w:tc>
        <w:tc>
          <w:tcPr>
            <w:tcW w:w="4230" w:type="dxa"/>
            <w:tcBorders>
              <w:bottom w:val="nil"/>
            </w:tcBorders>
          </w:tcPr>
          <w:p w:rsidR="005219FF" w:rsidRDefault="005219FF">
            <w:pPr>
              <w:pStyle w:val="BodyText08"/>
              <w:tabs>
                <w:tab w:val="center" w:pos="1872"/>
                <w:tab w:val="left" w:pos="3492"/>
              </w:tabs>
            </w:pPr>
          </w:p>
        </w:tc>
      </w:tr>
      <w:tr w:rsidR="005219FF">
        <w:tc>
          <w:tcPr>
            <w:tcW w:w="4338" w:type="dxa"/>
            <w:tcBorders>
              <w:top w:val="nil"/>
            </w:tcBorders>
          </w:tcPr>
          <w:p w:rsidR="005219FF" w:rsidRDefault="005219FF">
            <w:pPr>
              <w:pStyle w:val="BodyText08"/>
              <w:ind w:left="-90"/>
            </w:pPr>
          </w:p>
        </w:tc>
        <w:tc>
          <w:tcPr>
            <w:tcW w:w="540" w:type="dxa"/>
          </w:tcPr>
          <w:p w:rsidR="005219FF" w:rsidRDefault="005219FF">
            <w:pPr>
              <w:pStyle w:val="BodyText08"/>
            </w:pPr>
          </w:p>
        </w:tc>
        <w:tc>
          <w:tcPr>
            <w:tcW w:w="4230" w:type="dxa"/>
            <w:tcBorders>
              <w:bottom w:val="nil"/>
            </w:tcBorders>
          </w:tcPr>
          <w:p w:rsidR="005219FF" w:rsidRDefault="005219FF">
            <w:pPr>
              <w:pStyle w:val="BodyText08"/>
              <w:tabs>
                <w:tab w:val="center" w:pos="1872"/>
                <w:tab w:val="left" w:pos="3492"/>
              </w:tabs>
            </w:pPr>
          </w:p>
        </w:tc>
      </w:tr>
      <w:tr w:rsidR="005219FF">
        <w:tc>
          <w:tcPr>
            <w:tcW w:w="4338" w:type="dxa"/>
            <w:tcBorders>
              <w:top w:val="nil"/>
              <w:bottom w:val="nil"/>
            </w:tcBorders>
          </w:tcPr>
          <w:p w:rsidR="005219FF" w:rsidRDefault="005219FF">
            <w:pPr>
              <w:pStyle w:val="BodyText08"/>
              <w:ind w:left="-90"/>
            </w:pPr>
          </w:p>
        </w:tc>
        <w:tc>
          <w:tcPr>
            <w:tcW w:w="540" w:type="dxa"/>
          </w:tcPr>
          <w:p w:rsidR="005219FF" w:rsidRDefault="005219FF">
            <w:pPr>
              <w:pStyle w:val="BodyText08"/>
            </w:pPr>
          </w:p>
        </w:tc>
        <w:tc>
          <w:tcPr>
            <w:tcW w:w="4230" w:type="dxa"/>
            <w:tcBorders>
              <w:top w:val="nil"/>
              <w:bottom w:val="single" w:sz="6" w:space="0" w:color="auto"/>
            </w:tcBorders>
          </w:tcPr>
          <w:p w:rsidR="005219FF" w:rsidRDefault="005219FF">
            <w:pPr>
              <w:pStyle w:val="BodyText08"/>
              <w:tabs>
                <w:tab w:val="center" w:pos="1872"/>
                <w:tab w:val="left" w:pos="3492"/>
              </w:tabs>
            </w:pPr>
            <w:r>
              <w:tab/>
            </w:r>
          </w:p>
        </w:tc>
      </w:tr>
      <w:tr w:rsidR="005219FF">
        <w:tc>
          <w:tcPr>
            <w:tcW w:w="4338" w:type="dxa"/>
            <w:tcBorders>
              <w:bottom w:val="single" w:sz="6" w:space="0" w:color="auto"/>
            </w:tcBorders>
          </w:tcPr>
          <w:p w:rsidR="005219FF" w:rsidRDefault="005219FF">
            <w:pPr>
              <w:pStyle w:val="BodyText08"/>
              <w:ind w:left="-90"/>
            </w:pPr>
          </w:p>
        </w:tc>
        <w:tc>
          <w:tcPr>
            <w:tcW w:w="540" w:type="dxa"/>
            <w:tcBorders>
              <w:bottom w:val="nil"/>
            </w:tcBorders>
          </w:tcPr>
          <w:p w:rsidR="005219FF" w:rsidRDefault="005219FF">
            <w:pPr>
              <w:pStyle w:val="BodyText08"/>
            </w:pPr>
          </w:p>
        </w:tc>
        <w:tc>
          <w:tcPr>
            <w:tcW w:w="4230" w:type="dxa"/>
            <w:tcBorders>
              <w:top w:val="nil"/>
              <w:bottom w:val="nil"/>
            </w:tcBorders>
          </w:tcPr>
          <w:p w:rsidR="005219FF" w:rsidRDefault="005219FF">
            <w:pPr>
              <w:pStyle w:val="BodyText08"/>
              <w:tabs>
                <w:tab w:val="center" w:pos="1872"/>
                <w:tab w:val="left" w:pos="3492"/>
              </w:tabs>
            </w:pPr>
            <w:r>
              <w:tab/>
              <w:t>(Title)</w:t>
            </w:r>
            <w:r>
              <w:tab/>
              <w:t>Seal</w:t>
            </w:r>
          </w:p>
        </w:tc>
      </w:tr>
      <w:tr w:rsidR="005219FF">
        <w:tc>
          <w:tcPr>
            <w:tcW w:w="4338" w:type="dxa"/>
            <w:tcBorders>
              <w:top w:val="nil"/>
              <w:bottom w:val="nil"/>
            </w:tcBorders>
          </w:tcPr>
          <w:p w:rsidR="005219FF" w:rsidRDefault="005219FF">
            <w:pPr>
              <w:pStyle w:val="BodyText08"/>
              <w:ind w:left="-90"/>
            </w:pPr>
          </w:p>
        </w:tc>
        <w:tc>
          <w:tcPr>
            <w:tcW w:w="540" w:type="dxa"/>
            <w:tcBorders>
              <w:bottom w:val="nil"/>
            </w:tcBorders>
          </w:tcPr>
          <w:p w:rsidR="005219FF" w:rsidRDefault="005219FF">
            <w:pPr>
              <w:pStyle w:val="BodyText08"/>
            </w:pPr>
          </w:p>
        </w:tc>
        <w:tc>
          <w:tcPr>
            <w:tcW w:w="4230" w:type="dxa"/>
            <w:tcBorders>
              <w:bottom w:val="nil"/>
            </w:tcBorders>
          </w:tcPr>
          <w:p w:rsidR="005219FF" w:rsidRDefault="005219FF">
            <w:pPr>
              <w:pStyle w:val="BodyText08"/>
              <w:tabs>
                <w:tab w:val="center" w:pos="1872"/>
                <w:tab w:val="left" w:pos="3492"/>
              </w:tabs>
            </w:pPr>
          </w:p>
        </w:tc>
      </w:tr>
      <w:tr w:rsidR="005219FF">
        <w:tc>
          <w:tcPr>
            <w:tcW w:w="4338" w:type="dxa"/>
            <w:tcBorders>
              <w:top w:val="nil"/>
              <w:bottom w:val="nil"/>
            </w:tcBorders>
          </w:tcPr>
          <w:p w:rsidR="005219FF" w:rsidRDefault="005219FF">
            <w:pPr>
              <w:pStyle w:val="BodyText08"/>
              <w:ind w:left="-90"/>
            </w:pPr>
          </w:p>
        </w:tc>
        <w:tc>
          <w:tcPr>
            <w:tcW w:w="540" w:type="dxa"/>
            <w:tcBorders>
              <w:top w:val="nil"/>
              <w:bottom w:val="nil"/>
            </w:tcBorders>
          </w:tcPr>
          <w:p w:rsidR="005219FF" w:rsidRDefault="005219FF">
            <w:pPr>
              <w:pStyle w:val="BodyText08"/>
            </w:pPr>
          </w:p>
        </w:tc>
        <w:tc>
          <w:tcPr>
            <w:tcW w:w="4230" w:type="dxa"/>
            <w:tcBorders>
              <w:top w:val="nil"/>
              <w:bottom w:val="nil"/>
            </w:tcBorders>
          </w:tcPr>
          <w:p w:rsidR="005219FF" w:rsidRDefault="005219FF">
            <w:pPr>
              <w:pStyle w:val="BodyText08"/>
              <w:tabs>
                <w:tab w:val="center" w:pos="1872"/>
                <w:tab w:val="left" w:pos="3492"/>
              </w:tabs>
            </w:pPr>
          </w:p>
        </w:tc>
      </w:tr>
      <w:tr w:rsidR="005219FF">
        <w:tc>
          <w:tcPr>
            <w:tcW w:w="4338" w:type="dxa"/>
            <w:tcBorders>
              <w:top w:val="nil"/>
              <w:bottom w:val="nil"/>
            </w:tcBorders>
          </w:tcPr>
          <w:p w:rsidR="005219FF" w:rsidRDefault="005219FF">
            <w:pPr>
              <w:pStyle w:val="BodyText08"/>
              <w:ind w:left="-90"/>
            </w:pPr>
          </w:p>
        </w:tc>
        <w:tc>
          <w:tcPr>
            <w:tcW w:w="540" w:type="dxa"/>
            <w:tcBorders>
              <w:top w:val="nil"/>
              <w:bottom w:val="nil"/>
            </w:tcBorders>
          </w:tcPr>
          <w:p w:rsidR="005219FF" w:rsidRDefault="005219FF">
            <w:pPr>
              <w:pStyle w:val="BodyText08"/>
            </w:pPr>
          </w:p>
        </w:tc>
        <w:tc>
          <w:tcPr>
            <w:tcW w:w="4230" w:type="dxa"/>
            <w:tcBorders>
              <w:top w:val="nil"/>
              <w:bottom w:val="single" w:sz="6" w:space="0" w:color="auto"/>
            </w:tcBorders>
          </w:tcPr>
          <w:p w:rsidR="005219FF" w:rsidRDefault="005219FF">
            <w:pPr>
              <w:pStyle w:val="BodyText08"/>
              <w:tabs>
                <w:tab w:val="center" w:pos="1872"/>
                <w:tab w:val="left" w:pos="3492"/>
              </w:tabs>
            </w:pPr>
          </w:p>
        </w:tc>
      </w:tr>
      <w:tr w:rsidR="005219FF">
        <w:tc>
          <w:tcPr>
            <w:tcW w:w="4338" w:type="dxa"/>
            <w:tcBorders>
              <w:bottom w:val="nil"/>
            </w:tcBorders>
          </w:tcPr>
          <w:p w:rsidR="005219FF" w:rsidRDefault="005219FF">
            <w:pPr>
              <w:pStyle w:val="BodyText08"/>
              <w:ind w:left="-90"/>
            </w:pPr>
          </w:p>
        </w:tc>
        <w:tc>
          <w:tcPr>
            <w:tcW w:w="540" w:type="dxa"/>
            <w:tcBorders>
              <w:bottom w:val="nil"/>
            </w:tcBorders>
          </w:tcPr>
          <w:p w:rsidR="005219FF" w:rsidRDefault="005219FF">
            <w:pPr>
              <w:pStyle w:val="BodyText08"/>
            </w:pPr>
          </w:p>
        </w:tc>
        <w:tc>
          <w:tcPr>
            <w:tcW w:w="4230" w:type="dxa"/>
            <w:tcBorders>
              <w:top w:val="nil"/>
              <w:bottom w:val="nil"/>
            </w:tcBorders>
          </w:tcPr>
          <w:p w:rsidR="005219FF" w:rsidRDefault="005219FF">
            <w:pPr>
              <w:pStyle w:val="BodyText08"/>
              <w:tabs>
                <w:tab w:val="center" w:pos="1872"/>
                <w:tab w:val="left" w:pos="3492"/>
              </w:tabs>
            </w:pPr>
            <w:r>
              <w:tab/>
              <w:t>(Surety Name)</w:t>
            </w:r>
            <w:r>
              <w:tab/>
            </w:r>
          </w:p>
        </w:tc>
      </w:tr>
    </w:tbl>
    <w:p w:rsidR="005219FF" w:rsidRDefault="005219FF" w:rsidP="00D33E5F">
      <w:pPr>
        <w:pStyle w:val="BodyTextIn10"/>
        <w:spacing w:before="120"/>
      </w:pPr>
      <w:r>
        <w:t>*Bond must be executed by an officer of Surety or by a du</w:t>
      </w:r>
      <w:r w:rsidR="00D33E5F">
        <w:t>ly authorized Attorney-in-Fact.</w:t>
      </w:r>
      <w:r>
        <w:t xml:space="preserve"> If executed by an Attorney-in-Fact, a properly notarize power of attorney from Surety showing such authority must be attached hereto.</w:t>
      </w:r>
    </w:p>
    <w:p w:rsidR="00927073" w:rsidRDefault="00927073" w:rsidP="00D33E5F">
      <w:pPr>
        <w:pStyle w:val="BodyTextIn10"/>
        <w:spacing w:before="120"/>
      </w:pPr>
    </w:p>
    <w:p w:rsidR="00927073" w:rsidRDefault="00927073" w:rsidP="00927073">
      <w:pPr>
        <w:pStyle w:val="BodyTextIn10"/>
        <w:spacing w:before="120"/>
        <w:ind w:firstLine="0"/>
      </w:pPr>
      <w:r>
        <w:t xml:space="preserve">cc: </w:t>
      </w:r>
    </w:p>
    <w:p w:rsidR="00927073" w:rsidRPr="00927073" w:rsidRDefault="00927073" w:rsidP="00D33E5F">
      <w:pPr>
        <w:pStyle w:val="BodyTextIn10"/>
        <w:spacing w:before="120"/>
        <w:rPr>
          <w:u w:val="single"/>
        </w:rPr>
      </w:pPr>
      <w:r>
        <w:t>Contract File K</w:t>
      </w:r>
      <w:r>
        <w:rPr>
          <w:u w:val="single"/>
        </w:rPr>
        <w:softHyphen/>
      </w:r>
      <w:r>
        <w:rPr>
          <w:u w:val="single"/>
        </w:rPr>
        <w:softHyphen/>
      </w:r>
      <w:r>
        <w:rPr>
          <w:u w:val="single"/>
        </w:rPr>
        <w:softHyphen/>
      </w:r>
      <w:r>
        <w:rPr>
          <w:u w:val="single"/>
        </w:rPr>
        <w:softHyphen/>
      </w:r>
      <w:r>
        <w:rPr>
          <w:u w:val="single"/>
        </w:rPr>
        <w:softHyphen/>
      </w:r>
      <w:r>
        <w:rPr>
          <w:u w:val="single"/>
        </w:rPr>
        <w:softHyphen/>
      </w:r>
      <w:r>
        <w:softHyphen/>
      </w:r>
      <w:r>
        <w:softHyphen/>
        <w:t>____</w:t>
      </w:r>
      <w:r w:rsidRPr="00927073">
        <w:t>430E.302R</w:t>
      </w:r>
    </w:p>
    <w:sectPr w:rsidR="00927073" w:rsidRPr="00927073">
      <w:headerReference w:type="even" r:id="rId7"/>
      <w:headerReference w:type="default" r:id="rId8"/>
      <w:footerReference w:type="even" r:id="rId9"/>
      <w:footerReference w:type="default" r:id="rId10"/>
      <w:headerReference w:type="first" r:id="rId11"/>
      <w:footerReference w:type="first" r:id="rId12"/>
      <w:pgSz w:w="12240" w:h="15840"/>
      <w:pgMar w:top="1440" w:right="1656" w:bottom="1440" w:left="1440" w:header="864"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76E" w:rsidRDefault="005D376E">
      <w:r>
        <w:separator/>
      </w:r>
    </w:p>
  </w:endnote>
  <w:endnote w:type="continuationSeparator" w:id="0">
    <w:p w:rsidR="005D376E" w:rsidRDefault="005D3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9D" w:rsidRDefault="005365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2E" w:rsidRDefault="009E1C2E">
    <w:pPr>
      <w:pStyle w:val="Footer"/>
      <w:tabs>
        <w:tab w:val="clear" w:pos="8640"/>
        <w:tab w:val="right" w:pos="9720"/>
      </w:tabs>
      <w:ind w:left="-450"/>
      <w:rPr>
        <w:b/>
        <w:sz w:val="18"/>
      </w:rPr>
    </w:pPr>
    <w:smartTag w:uri="urn:schemas-microsoft-com:office:smarttags" w:element="stockticker">
      <w:r>
        <w:rPr>
          <w:sz w:val="16"/>
        </w:rPr>
        <w:t>FORM</w:t>
      </w:r>
    </w:smartTag>
    <w:r>
      <w:rPr>
        <w:sz w:val="16"/>
      </w:rPr>
      <w:t xml:space="preserve"> 000.430.F0140 (Revision Date: 30 July2008)</w:t>
    </w:r>
    <w:r>
      <w:rPr>
        <w:sz w:val="16"/>
      </w:rPr>
      <w:tab/>
    </w:r>
    <w:r>
      <w:rPr>
        <w:sz w:val="16"/>
      </w:rPr>
      <w:tab/>
    </w:r>
    <w:r>
      <w:rPr>
        <w:b/>
        <w:sz w:val="18"/>
      </w:rPr>
      <w:t>Contract Management</w:t>
    </w:r>
  </w:p>
  <w:p w:rsidR="009E1C2E" w:rsidRDefault="009E1C2E">
    <w:pPr>
      <w:pStyle w:val="Footer"/>
      <w:numPr>
        <w:ins w:id="3" w:author=" " w:date="2008-11-07T07:01:00Z"/>
      </w:numPr>
      <w:tabs>
        <w:tab w:val="clear" w:pos="8640"/>
        <w:tab w:val="right" w:pos="9720"/>
      </w:tabs>
      <w:ind w:left="-450"/>
      <w:rPr>
        <w:sz w:val="16"/>
      </w:rPr>
    </w:pPr>
    <w:r w:rsidRPr="00291001">
      <w:rPr>
        <w:sz w:val="16"/>
        <w:szCs w:val="16"/>
      </w:rPr>
      <w:t>File:  430E.302R-Insurance Certificates, Bond, Letter of Credit, and Letters of Guarantee Bond Waiver</w:t>
    </w:r>
    <w:r>
      <w:rPr>
        <w:sz w:val="16"/>
      </w:rPr>
      <w:tab/>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FA6C4F">
      <w:rPr>
        <w:rStyle w:val="PageNumber"/>
        <w:noProof/>
        <w:sz w:val="16"/>
      </w:rPr>
      <w:t>1</w:t>
    </w:r>
    <w:r>
      <w:rPr>
        <w:rStyle w:val="PageNumber"/>
        <w:sz w:val="16"/>
      </w:rPr>
      <w:fldChar w:fldCharType="end"/>
    </w:r>
    <w:r>
      <w:rPr>
        <w:rStyle w:val="PageNumber"/>
        <w:sz w:val="16"/>
      </w:rPr>
      <w:t xml:space="preserve"> of </w:t>
    </w:r>
    <w:r>
      <w:rPr>
        <w:rStyle w:val="PageNumber"/>
        <w:sz w:val="16"/>
      </w:rPr>
      <w:fldChar w:fldCharType="begin"/>
    </w:r>
    <w:r>
      <w:rPr>
        <w:rStyle w:val="PageNumber"/>
        <w:sz w:val="16"/>
      </w:rPr>
      <w:instrText xml:space="preserve"> NUMPAGES </w:instrText>
    </w:r>
    <w:r>
      <w:rPr>
        <w:rStyle w:val="PageNumber"/>
        <w:sz w:val="16"/>
      </w:rPr>
      <w:fldChar w:fldCharType="separate"/>
    </w:r>
    <w:r w:rsidR="00FA6C4F">
      <w:rPr>
        <w:rStyle w:val="PageNumber"/>
        <w:noProof/>
        <w:sz w:val="16"/>
      </w:rPr>
      <w:t>2</w:t>
    </w:r>
    <w:r>
      <w:rPr>
        <w:rStyle w:val="PageNumber"/>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9D" w:rsidRDefault="005365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76E" w:rsidRDefault="005D376E">
      <w:r>
        <w:separator/>
      </w:r>
    </w:p>
  </w:footnote>
  <w:footnote w:type="continuationSeparator" w:id="0">
    <w:p w:rsidR="005D376E" w:rsidRDefault="005D37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9D" w:rsidRDefault="005365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12" w:type="dxa"/>
      <w:tblLayout w:type="fixed"/>
      <w:tblLook w:val="0000" w:firstRow="0" w:lastRow="0" w:firstColumn="0" w:lastColumn="0" w:noHBand="0" w:noVBand="0"/>
    </w:tblPr>
    <w:tblGrid>
      <w:gridCol w:w="4680"/>
      <w:gridCol w:w="5760"/>
    </w:tblGrid>
    <w:tr w:rsidR="009E1C2E">
      <w:tc>
        <w:tcPr>
          <w:tcW w:w="4680" w:type="dxa"/>
        </w:tcPr>
        <w:p w:rsidR="009E1C2E" w:rsidRDefault="008C38A7">
          <w:pPr>
            <w:pStyle w:val="Header"/>
            <w:rPr>
              <w:b/>
              <w:sz w:val="22"/>
            </w:rPr>
          </w:pPr>
          <w:r>
            <w:rPr>
              <w:noProof/>
            </w:rPr>
            <w:drawing>
              <wp:inline distT="0" distB="0" distL="0" distR="0">
                <wp:extent cx="1190625" cy="295275"/>
                <wp:effectExtent l="19050" t="0" r="9525" b="0"/>
                <wp:docPr id="1" name="Picture 1" descr="FLRr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Rr_c"/>
                        <pic:cNvPicPr>
                          <a:picLocks noChangeAspect="1" noChangeArrowheads="1"/>
                        </pic:cNvPicPr>
                      </pic:nvPicPr>
                      <pic:blipFill>
                        <a:blip r:embed="rId1"/>
                        <a:srcRect/>
                        <a:stretch>
                          <a:fillRect/>
                        </a:stretch>
                      </pic:blipFill>
                      <pic:spPr bwMode="auto">
                        <a:xfrm>
                          <a:off x="0" y="0"/>
                          <a:ext cx="1190625" cy="295275"/>
                        </a:xfrm>
                        <a:prstGeom prst="rect">
                          <a:avLst/>
                        </a:prstGeom>
                        <a:noFill/>
                        <a:ln w="9525">
                          <a:noFill/>
                          <a:miter lim="800000"/>
                          <a:headEnd/>
                          <a:tailEnd/>
                        </a:ln>
                      </pic:spPr>
                    </pic:pic>
                  </a:graphicData>
                </a:graphic>
              </wp:inline>
            </w:drawing>
          </w:r>
        </w:p>
      </w:tc>
      <w:tc>
        <w:tcPr>
          <w:tcW w:w="5760" w:type="dxa"/>
        </w:tcPr>
        <w:p w:rsidR="009E1C2E" w:rsidRDefault="009E1C2E">
          <w:pPr>
            <w:pStyle w:val="Header"/>
            <w:jc w:val="right"/>
            <w:rPr>
              <w:b/>
              <w:sz w:val="22"/>
            </w:rPr>
          </w:pPr>
          <w:r>
            <w:rPr>
              <w:b/>
              <w:sz w:val="22"/>
            </w:rPr>
            <w:t>CONTRACTOR’S PERFORMANCE BOND</w:t>
          </w:r>
        </w:p>
      </w:tc>
    </w:tr>
  </w:tbl>
  <w:p w:rsidR="009E1C2E" w:rsidRDefault="009E1C2E">
    <w:pPr>
      <w:pStyle w:val="Header"/>
      <w:jc w:val="right"/>
      <w:rPr>
        <w:b/>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9D" w:rsidRDefault="005365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33E5F"/>
    <w:rsid w:val="00146664"/>
    <w:rsid w:val="00254B04"/>
    <w:rsid w:val="00291001"/>
    <w:rsid w:val="003469AF"/>
    <w:rsid w:val="00392443"/>
    <w:rsid w:val="005219FF"/>
    <w:rsid w:val="0053659D"/>
    <w:rsid w:val="005D376E"/>
    <w:rsid w:val="00641312"/>
    <w:rsid w:val="00714E11"/>
    <w:rsid w:val="00870FE8"/>
    <w:rsid w:val="008C38A7"/>
    <w:rsid w:val="008F458E"/>
    <w:rsid w:val="00927073"/>
    <w:rsid w:val="009616E8"/>
    <w:rsid w:val="00965C6F"/>
    <w:rsid w:val="009E1C2E"/>
    <w:rsid w:val="00AA069C"/>
    <w:rsid w:val="00AC112F"/>
    <w:rsid w:val="00D33E5F"/>
    <w:rsid w:val="00F312F3"/>
    <w:rsid w:val="00FA6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In10">
    <w:name w:val="BodyTextIn10"/>
    <w:basedOn w:val="Normal"/>
    <w:pPr>
      <w:spacing w:after="240"/>
      <w:ind w:firstLine="619"/>
    </w:pPr>
    <w:rPr>
      <w:kern w:val="22"/>
    </w:rPr>
  </w:style>
  <w:style w:type="paragraph" w:customStyle="1" w:styleId="BodyText10">
    <w:name w:val="BodyText10"/>
    <w:basedOn w:val="Normal"/>
    <w:pPr>
      <w:spacing w:after="240"/>
    </w:pPr>
    <w:rPr>
      <w:kern w:val="22"/>
    </w:rPr>
  </w:style>
  <w:style w:type="paragraph" w:customStyle="1" w:styleId="BodyText08">
    <w:name w:val="BodyText08"/>
    <w:basedOn w:val="Normal"/>
    <w:pPr>
      <w:spacing w:after="120"/>
    </w:pPr>
    <w:rPr>
      <w:kern w:val="22"/>
      <w:sz w:val="16"/>
    </w:rPr>
  </w:style>
  <w:style w:type="paragraph" w:customStyle="1" w:styleId="TableText">
    <w:name w:val="Table Text"/>
    <w:pPr>
      <w:spacing w:line="216" w:lineRule="atLeast"/>
    </w:pPr>
    <w:rPr>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character" w:styleId="PageNumber">
    <w:name w:val="page number"/>
    <w:basedOn w:val="DefaultParagraphFont"/>
  </w:style>
  <w:style w:type="paragraph" w:styleId="BalloonText">
    <w:name w:val="Balloon Text"/>
    <w:basedOn w:val="Normal"/>
    <w:semiHidden/>
    <w:rsid w:val="00D33E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430\cows3437\dfd%20files\000430F0140_10May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000430F0140_10May02.dot</Template>
  <TotalTime>1</TotalTime>
  <Pages>2</Pages>
  <Words>589</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BOND NUMBER:</vt:lpstr>
    </vt:vector>
  </TitlesOfParts>
  <Company> </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BOND NUMBER:</dc:title>
  <dc:subject/>
  <dc:creator>Pre-Installed User</dc:creator>
  <cp:keywords/>
  <cp:lastModifiedBy>Hott, Jack</cp:lastModifiedBy>
  <cp:revision>6</cp:revision>
  <cp:lastPrinted>2008-11-07T11:03:00Z</cp:lastPrinted>
  <dcterms:created xsi:type="dcterms:W3CDTF">2011-09-15T11:56:00Z</dcterms:created>
  <dcterms:modified xsi:type="dcterms:W3CDTF">2014-03-19T14:25:00Z</dcterms:modified>
</cp:coreProperties>
</file>